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89" w:type="dxa"/>
        <w:tblLayout w:type="fixed"/>
        <w:tblLook w:val="0000" w:firstRow="0" w:lastRow="0" w:firstColumn="0" w:lastColumn="0" w:noHBand="0" w:noVBand="0"/>
      </w:tblPr>
      <w:tblGrid>
        <w:gridCol w:w="4428"/>
        <w:gridCol w:w="5461"/>
      </w:tblGrid>
      <w:tr w:rsidR="000348ED" w:rsidRPr="00AA2626" w14:paraId="7DFC5D33" w14:textId="77777777" w:rsidTr="00050DA7">
        <w:tc>
          <w:tcPr>
            <w:tcW w:w="4428" w:type="dxa"/>
          </w:tcPr>
          <w:p w14:paraId="7959B494" w14:textId="77777777" w:rsidR="000348ED" w:rsidRPr="00AA2626" w:rsidRDefault="005D05AC" w:rsidP="003A774A">
            <w:r w:rsidRPr="00AA2626">
              <w:t>From:</w:t>
            </w:r>
            <w:r w:rsidRPr="00AA2626">
              <w:tab/>
            </w:r>
            <w:r w:rsidR="003A774A">
              <w:t>ARM</w:t>
            </w:r>
            <w:r w:rsidR="007272A0">
              <w:t xml:space="preserve"> </w:t>
            </w:r>
            <w:r w:rsidRPr="007464E0">
              <w:t>C</w:t>
            </w:r>
            <w:r w:rsidR="00050DA7" w:rsidRPr="007464E0">
              <w:t>ommittee</w:t>
            </w:r>
          </w:p>
        </w:tc>
        <w:tc>
          <w:tcPr>
            <w:tcW w:w="5461" w:type="dxa"/>
          </w:tcPr>
          <w:p w14:paraId="017198B7" w14:textId="75F407A3" w:rsidR="000348ED" w:rsidRPr="006F0422" w:rsidRDefault="0091293C" w:rsidP="003A774A">
            <w:pPr>
              <w:jc w:val="right"/>
            </w:pPr>
            <w:r>
              <w:t>ARM</w:t>
            </w:r>
            <w:r w:rsidR="003A774A">
              <w:t>11</w:t>
            </w:r>
            <w:r>
              <w:t>-</w:t>
            </w:r>
            <w:r w:rsidR="00B215A0">
              <w:t>13.0.1</w:t>
            </w:r>
          </w:p>
        </w:tc>
      </w:tr>
      <w:tr w:rsidR="000348ED" w:rsidRPr="00AA2626" w14:paraId="5459F5A9" w14:textId="77777777" w:rsidTr="00050DA7">
        <w:tc>
          <w:tcPr>
            <w:tcW w:w="4428" w:type="dxa"/>
          </w:tcPr>
          <w:p w14:paraId="55905AA0" w14:textId="77777777" w:rsidR="000348ED" w:rsidRPr="00AA2626" w:rsidRDefault="005D05AC" w:rsidP="003A774A">
            <w:r w:rsidRPr="00AA2626">
              <w:t>To:</w:t>
            </w:r>
            <w:r w:rsidRPr="00AA2626">
              <w:tab/>
            </w:r>
            <w:r w:rsidR="003A774A">
              <w:t>ENAV</w:t>
            </w:r>
            <w:r w:rsidR="002C7644">
              <w:t xml:space="preserve"> Committee</w:t>
            </w:r>
          </w:p>
        </w:tc>
        <w:tc>
          <w:tcPr>
            <w:tcW w:w="5461" w:type="dxa"/>
          </w:tcPr>
          <w:p w14:paraId="1DF17D20" w14:textId="00A8A0A9" w:rsidR="000348ED" w:rsidRPr="006F0422" w:rsidRDefault="003A774A" w:rsidP="003A774A">
            <w:pPr>
              <w:jc w:val="right"/>
            </w:pPr>
            <w:r>
              <w:t>1</w:t>
            </w:r>
            <w:r w:rsidR="00B215A0">
              <w:t>3</w:t>
            </w:r>
            <w:r w:rsidR="005D05AC" w:rsidRPr="006F0422">
              <w:t xml:space="preserve"> </w:t>
            </w:r>
            <w:r>
              <w:t>March</w:t>
            </w:r>
            <w:r w:rsidR="005D05AC" w:rsidRPr="006F0422">
              <w:t xml:space="preserve"> 20</w:t>
            </w:r>
            <w:r>
              <w:t>20</w:t>
            </w:r>
          </w:p>
        </w:tc>
      </w:tr>
    </w:tbl>
    <w:p w14:paraId="1A3247B6" w14:textId="77777777" w:rsidR="00DF6AD0" w:rsidRDefault="00EA5728" w:rsidP="002B0236">
      <w:pPr>
        <w:pStyle w:val="Title"/>
      </w:pPr>
      <w:r>
        <w:t>LIAISON NOTE</w:t>
      </w:r>
    </w:p>
    <w:p w14:paraId="15F5D980" w14:textId="77777777" w:rsidR="00894830" w:rsidRDefault="00894830" w:rsidP="00894830">
      <w:pPr>
        <w:pStyle w:val="Title"/>
      </w:pPr>
      <w:r>
        <w:t xml:space="preserve">Liaison </w:t>
      </w:r>
      <w:r w:rsidR="0016257F">
        <w:t>N</w:t>
      </w:r>
      <w:r>
        <w:t xml:space="preserve">ote from IALA to ITU on working document towards a preliminary draft revision of Recommendation ITU-R M.1371-5 </w:t>
      </w:r>
    </w:p>
    <w:p w14:paraId="13A5C8D0" w14:textId="77777777" w:rsidR="0064435F" w:rsidRDefault="008E7A45" w:rsidP="00B14FC7">
      <w:pPr>
        <w:pStyle w:val="Heading1"/>
        <w:tabs>
          <w:tab w:val="clear" w:pos="851"/>
          <w:tab w:val="num" w:pos="567"/>
        </w:tabs>
        <w:rPr>
          <w:rFonts w:cs="Calibri"/>
          <w:lang w:eastAsia="zh-CN"/>
        </w:rPr>
      </w:pPr>
      <w:r w:rsidRPr="00B14FC7">
        <w:rPr>
          <w:rFonts w:cs="Calibri"/>
          <w:lang w:eastAsia="zh-CN"/>
        </w:rPr>
        <w:t>INTRODUCTION</w:t>
      </w:r>
    </w:p>
    <w:p w14:paraId="5A1587B6" w14:textId="77777777" w:rsidR="00894830" w:rsidRDefault="00894830" w:rsidP="004272A3">
      <w:pPr>
        <w:jc w:val="both"/>
        <w:rPr>
          <w:lang w:eastAsia="zh-CN"/>
        </w:rPr>
      </w:pPr>
      <w:r>
        <w:rPr>
          <w:lang w:eastAsia="zh-CN"/>
        </w:rPr>
        <w:t xml:space="preserve">The ENAV Committee prepared a draft Liaison Note from IALA to the ITU related to ‘a working document towards a preliminary draft revision of Recommendation ITU-R M.1371-5’. </w:t>
      </w:r>
      <w:r w:rsidR="003A774A">
        <w:rPr>
          <w:lang w:eastAsia="zh-CN"/>
        </w:rPr>
        <w:t xml:space="preserve">This was submitted to ARM10 as paper ARM10.3.20. The draft Liaison note was reviewed by working group 2 without changes. This was reported at ARM10 closing plenary but the document was not reviewed at that time due to human error. </w:t>
      </w:r>
      <w:r w:rsidR="008A68D6">
        <w:rPr>
          <w:lang w:eastAsia="zh-CN"/>
        </w:rPr>
        <w:t xml:space="preserve"> This failure meant that important aspects of the liaison note content was missed.</w:t>
      </w:r>
    </w:p>
    <w:p w14:paraId="07043B25" w14:textId="77777777" w:rsidR="003A774A" w:rsidRDefault="003A774A" w:rsidP="004272A3">
      <w:pPr>
        <w:jc w:val="both"/>
        <w:rPr>
          <w:lang w:eastAsia="zh-CN"/>
        </w:rPr>
      </w:pPr>
    </w:p>
    <w:p w14:paraId="485DAEBE" w14:textId="16D163BE" w:rsidR="003A774A" w:rsidRDefault="003A774A" w:rsidP="004272A3">
      <w:pPr>
        <w:jc w:val="both"/>
        <w:rPr>
          <w:lang w:eastAsia="zh-CN"/>
        </w:rPr>
      </w:pPr>
      <w:r>
        <w:rPr>
          <w:lang w:eastAsia="zh-CN"/>
        </w:rPr>
        <w:t xml:space="preserve">Subsequently the </w:t>
      </w:r>
      <w:del w:id="0" w:author="Tom Southall" w:date="2020-03-13T09:29:00Z">
        <w:r w:rsidDel="004B30B8">
          <w:rPr>
            <w:lang w:eastAsia="zh-CN"/>
          </w:rPr>
          <w:delText>Liason</w:delText>
        </w:r>
      </w:del>
      <w:ins w:id="1" w:author="Tom Southall" w:date="2020-03-13T09:29:00Z">
        <w:r w:rsidR="004B30B8">
          <w:rPr>
            <w:lang w:eastAsia="zh-CN"/>
          </w:rPr>
          <w:t>Liaison</w:t>
        </w:r>
      </w:ins>
      <w:r>
        <w:rPr>
          <w:lang w:eastAsia="zh-CN"/>
        </w:rPr>
        <w:t xml:space="preserve"> note was submitted to Council as </w:t>
      </w:r>
      <w:r w:rsidR="008A68D6">
        <w:rPr>
          <w:lang w:eastAsia="zh-CN"/>
        </w:rPr>
        <w:t xml:space="preserve">C70- 11.2.5 </w:t>
      </w:r>
      <w:r>
        <w:rPr>
          <w:lang w:eastAsia="zh-CN"/>
        </w:rPr>
        <w:t>and was rejected by Council.</w:t>
      </w:r>
    </w:p>
    <w:p w14:paraId="4D05809F" w14:textId="77777777" w:rsidR="003A774A" w:rsidRDefault="003A774A" w:rsidP="004272A3">
      <w:pPr>
        <w:jc w:val="both"/>
        <w:rPr>
          <w:lang w:eastAsia="zh-CN"/>
        </w:rPr>
      </w:pPr>
    </w:p>
    <w:p w14:paraId="6724262E" w14:textId="09CAF6D1" w:rsidR="003A774A" w:rsidRDefault="003A774A" w:rsidP="004272A3">
      <w:pPr>
        <w:jc w:val="both"/>
        <w:rPr>
          <w:lang w:eastAsia="zh-CN"/>
        </w:rPr>
      </w:pPr>
      <w:r>
        <w:rPr>
          <w:lang w:eastAsia="zh-CN"/>
        </w:rPr>
        <w:t xml:space="preserve">The reason for rejection was due to concern regarding the content of the table in the </w:t>
      </w:r>
      <w:del w:id="2" w:author="Tom Southall" w:date="2020-03-13T09:30:00Z">
        <w:r w:rsidDel="00F31E26">
          <w:rPr>
            <w:lang w:eastAsia="zh-CN"/>
          </w:rPr>
          <w:delText>Liason</w:delText>
        </w:r>
      </w:del>
      <w:ins w:id="3" w:author="Tom Southall" w:date="2020-03-13T09:30:00Z">
        <w:r w:rsidR="00F31E26">
          <w:rPr>
            <w:lang w:eastAsia="zh-CN"/>
          </w:rPr>
          <w:t>Li</w:t>
        </w:r>
        <w:bookmarkStart w:id="4" w:name="_GoBack"/>
        <w:bookmarkEnd w:id="4"/>
        <w:r w:rsidR="00F31E26">
          <w:rPr>
            <w:lang w:eastAsia="zh-CN"/>
          </w:rPr>
          <w:t>aison</w:t>
        </w:r>
      </w:ins>
      <w:r>
        <w:rPr>
          <w:lang w:eastAsia="zh-CN"/>
        </w:rPr>
        <w:t xml:space="preserve"> note covering Message 28 descriptors. </w:t>
      </w:r>
      <w:r w:rsidR="00D05607">
        <w:rPr>
          <w:lang w:eastAsia="zh-CN"/>
        </w:rPr>
        <w:t xml:space="preserve"> These appear to be for inland waterway features though there are some cross over with the IALA MBS.</w:t>
      </w:r>
      <w:r w:rsidR="008A68D6">
        <w:rPr>
          <w:lang w:eastAsia="zh-CN"/>
        </w:rPr>
        <w:t xml:space="preserve">  This has been discussed at ARM11 and</w:t>
      </w:r>
      <w:ins w:id="5" w:author="Tom Southall" w:date="2020-03-13T09:28:00Z">
        <w:r w:rsidR="004B30B8">
          <w:rPr>
            <w:lang w:eastAsia="zh-CN"/>
          </w:rPr>
          <w:t xml:space="preserve"> the Co</w:t>
        </w:r>
      </w:ins>
      <w:ins w:id="6" w:author="Tom Southall" w:date="2020-03-13T09:29:00Z">
        <w:r w:rsidR="004B30B8">
          <w:rPr>
            <w:lang w:eastAsia="zh-CN"/>
          </w:rPr>
          <w:t>uncil decision</w:t>
        </w:r>
      </w:ins>
      <w:r w:rsidR="008A68D6">
        <w:rPr>
          <w:lang w:eastAsia="zh-CN"/>
        </w:rPr>
        <w:t xml:space="preserve"> is supported.</w:t>
      </w:r>
    </w:p>
    <w:p w14:paraId="70D9AB6B" w14:textId="77777777" w:rsidR="00D05607" w:rsidRDefault="00D05607" w:rsidP="004272A3">
      <w:pPr>
        <w:jc w:val="both"/>
        <w:rPr>
          <w:lang w:eastAsia="zh-CN"/>
        </w:rPr>
      </w:pPr>
    </w:p>
    <w:p w14:paraId="6992199C" w14:textId="77777777" w:rsidR="00D05607" w:rsidRDefault="008A68D6" w:rsidP="004272A3">
      <w:pPr>
        <w:jc w:val="both"/>
        <w:rPr>
          <w:lang w:eastAsia="zh-CN"/>
        </w:rPr>
      </w:pPr>
      <w:r>
        <w:rPr>
          <w:lang w:eastAsia="zh-CN"/>
        </w:rPr>
        <w:t>Therefore i</w:t>
      </w:r>
      <w:r w:rsidR="00D05607">
        <w:rPr>
          <w:lang w:eastAsia="zh-CN"/>
        </w:rPr>
        <w:t>t is strongly recommended that message 28 deals only with inland waterway features and any IALA MBS or other designators such as fishing nets are removed and remain as message 21 or AMRD A or B as appropriate. Inland waterways are outside the competency of IALA and liaison with the appropriate International body (SIGNI) should be conducted to ensure message 28 meets the inland waterways community’s needs.</w:t>
      </w:r>
    </w:p>
    <w:p w14:paraId="24ED6BB0" w14:textId="77777777" w:rsidR="003A774A" w:rsidRDefault="003A774A" w:rsidP="004272A3">
      <w:pPr>
        <w:jc w:val="both"/>
        <w:rPr>
          <w:lang w:eastAsia="zh-CN"/>
        </w:rPr>
      </w:pPr>
    </w:p>
    <w:p w14:paraId="4348F5A3" w14:textId="77777777" w:rsidR="00CE0CE6" w:rsidRPr="00894830" w:rsidDel="004B30B8" w:rsidRDefault="00CE0CE6" w:rsidP="00CE0CE6">
      <w:pPr>
        <w:pStyle w:val="List1"/>
        <w:numPr>
          <w:ilvl w:val="0"/>
          <w:numId w:val="0"/>
        </w:numPr>
        <w:rPr>
          <w:del w:id="7" w:author="Tom Southall" w:date="2020-03-13T09:29:00Z"/>
          <w:lang w:val="en-GB"/>
        </w:rPr>
      </w:pPr>
      <w:r>
        <w:rPr>
          <w:lang w:val="en-GB"/>
        </w:rPr>
        <w:t xml:space="preserve">The ARM Committee is willing to interface intersessional by electronic means if so requested. </w:t>
      </w:r>
    </w:p>
    <w:p w14:paraId="6104389E" w14:textId="77777777" w:rsidR="00CE0CE6" w:rsidRDefault="00CE0CE6" w:rsidP="004B30B8">
      <w:pPr>
        <w:pStyle w:val="List1"/>
        <w:numPr>
          <w:ilvl w:val="0"/>
          <w:numId w:val="0"/>
        </w:numPr>
        <w:pPrChange w:id="8" w:author="Tom Southall" w:date="2020-03-13T09:29:00Z">
          <w:pPr>
            <w:jc w:val="both"/>
          </w:pPr>
        </w:pPrChange>
      </w:pPr>
    </w:p>
    <w:p w14:paraId="79FCED65" w14:textId="77777777" w:rsidR="00126C79" w:rsidRPr="006F0422" w:rsidRDefault="00126C79" w:rsidP="00126C79">
      <w:pPr>
        <w:pStyle w:val="Heading1"/>
      </w:pPr>
      <w:r>
        <w:t>A</w:t>
      </w:r>
      <w:r w:rsidRPr="006F0422">
        <w:t>CTION REQUESTED</w:t>
      </w:r>
    </w:p>
    <w:p w14:paraId="772C4063" w14:textId="77777777" w:rsidR="00EA5728" w:rsidRDefault="00126C79" w:rsidP="00894830">
      <w:pPr>
        <w:pStyle w:val="List1"/>
        <w:numPr>
          <w:ilvl w:val="0"/>
          <w:numId w:val="0"/>
        </w:numPr>
        <w:rPr>
          <w:lang w:val="en-GB"/>
        </w:rPr>
      </w:pPr>
      <w:r w:rsidRPr="00894830">
        <w:rPr>
          <w:lang w:val="en-GB"/>
        </w:rPr>
        <w:t xml:space="preserve">The </w:t>
      </w:r>
      <w:r w:rsidR="002A753E">
        <w:rPr>
          <w:lang w:val="en-GB"/>
        </w:rPr>
        <w:t>ENAV</w:t>
      </w:r>
      <w:r w:rsidRPr="00894830">
        <w:rPr>
          <w:lang w:val="en-GB"/>
        </w:rPr>
        <w:t xml:space="preserve"> Committee is requested</w:t>
      </w:r>
      <w:r w:rsidR="002A753E">
        <w:rPr>
          <w:lang w:val="en-GB"/>
        </w:rPr>
        <w:t xml:space="preserve"> to</w:t>
      </w:r>
      <w:r w:rsidRPr="00894830">
        <w:rPr>
          <w:lang w:val="en-GB"/>
        </w:rPr>
        <w:t xml:space="preserve"> </w:t>
      </w:r>
      <w:r w:rsidR="00894830" w:rsidRPr="00894830">
        <w:rPr>
          <w:lang w:val="en-GB"/>
        </w:rPr>
        <w:t xml:space="preserve">consider </w:t>
      </w:r>
      <w:r w:rsidR="002A753E">
        <w:rPr>
          <w:lang w:val="en-GB"/>
        </w:rPr>
        <w:t>this matter and act accordingly.</w:t>
      </w:r>
    </w:p>
    <w:p w14:paraId="77AF0A2D" w14:textId="77777777" w:rsidR="00EA5728" w:rsidRPr="00EA5728" w:rsidRDefault="00EA5728" w:rsidP="00EA5728">
      <w:pPr>
        <w:pStyle w:val="List1"/>
        <w:numPr>
          <w:ilvl w:val="0"/>
          <w:numId w:val="0"/>
        </w:numPr>
        <w:rPr>
          <w:lang w:val="en-GB"/>
        </w:rPr>
      </w:pPr>
    </w:p>
    <w:sectPr w:rsidR="00EA5728" w:rsidRPr="00EA5728" w:rsidSect="005D05AC">
      <w:headerReference w:type="even" r:id="rId7"/>
      <w:headerReference w:type="default" r:id="rId8"/>
      <w:footerReference w:type="default" r:id="rId9"/>
      <w:headerReference w:type="first" r:id="rId10"/>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E4FB24" w14:textId="77777777" w:rsidR="000F43E3" w:rsidRDefault="000F43E3" w:rsidP="002B0236">
      <w:r>
        <w:separator/>
      </w:r>
    </w:p>
  </w:endnote>
  <w:endnote w:type="continuationSeparator" w:id="0">
    <w:p w14:paraId="0FBC95D2" w14:textId="77777777" w:rsidR="000F43E3" w:rsidRDefault="000F43E3"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A8B5C" w14:textId="77777777" w:rsidR="005F1965" w:rsidRDefault="005F1965" w:rsidP="002B0236">
    <w:pPr>
      <w:pStyle w:val="Footer"/>
    </w:pPr>
    <w:r>
      <w:tab/>
    </w:r>
    <w:r>
      <w:fldChar w:fldCharType="begin"/>
    </w:r>
    <w:r>
      <w:instrText xml:space="preserve"> PAGE   \* MERGEFORMAT </w:instrText>
    </w:r>
    <w:r>
      <w:fldChar w:fldCharType="separate"/>
    </w:r>
    <w:r w:rsidR="003438C6">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9C4807" w14:textId="77777777" w:rsidR="000F43E3" w:rsidRDefault="000F43E3" w:rsidP="002B0236">
      <w:r>
        <w:separator/>
      </w:r>
    </w:p>
  </w:footnote>
  <w:footnote w:type="continuationSeparator" w:id="0">
    <w:p w14:paraId="56097B3A" w14:textId="77777777" w:rsidR="000F43E3" w:rsidRDefault="000F43E3"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3A4F52" w14:textId="77777777" w:rsidR="005F1965" w:rsidRDefault="000F43E3" w:rsidP="002B0236">
    <w:pPr>
      <w:pStyle w:val="Header"/>
    </w:pPr>
    <w:r>
      <w:rPr>
        <w:noProof/>
      </w:rPr>
      <w:pict w14:anchorId="31918EE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1" o:spid="_x0000_s2050" type="#_x0000_t136" style="position:absolute;left:0;text-align:left;margin-left:0;margin-top:0;width:634.5pt;height:68.4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6634C3" w14:textId="77777777" w:rsidR="005F1965" w:rsidRDefault="000F43E3" w:rsidP="002B0236">
    <w:pPr>
      <w:pStyle w:val="Header"/>
    </w:pPr>
    <w:r>
      <w:rPr>
        <w:noProof/>
      </w:rPr>
      <w:pict w14:anchorId="3823AE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2" o:spid="_x0000_s2051" type="#_x0000_t136" style="position:absolute;left:0;text-align:left;margin-left:0;margin-top:0;width:634.5pt;height:68.4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r w:rsidR="005F1965">
      <w:rPr>
        <w:noProof/>
        <w:lang w:val="nn-NO" w:eastAsia="nn-NO"/>
      </w:rPr>
      <w:drawing>
        <wp:inline distT="0" distB="0" distL="0" distR="0" wp14:anchorId="4BF3C122" wp14:editId="614516D5">
          <wp:extent cx="850900" cy="825500"/>
          <wp:effectExtent l="0" t="0" r="0" b="0"/>
          <wp:docPr id="1" name="Bild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900" cy="8255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0FED89" w14:textId="77777777" w:rsidR="005F1965" w:rsidRDefault="000F43E3" w:rsidP="002B0236">
    <w:pPr>
      <w:pStyle w:val="Header"/>
    </w:pPr>
    <w:r>
      <w:rPr>
        <w:noProof/>
      </w:rPr>
      <w:pict w14:anchorId="3289CF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0" o:spid="_x0000_s2049" type="#_x0000_t136" style="position:absolute;left:0;text-align:left;margin-left:0;margin-top:0;width:634.5pt;height:68.45pt;rotation:315;z-index:-25165977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35A17E7"/>
    <w:multiLevelType w:val="singleLevel"/>
    <w:tmpl w:val="1B734BF1"/>
    <w:lvl w:ilvl="0">
      <w:start w:val="1"/>
      <w:numFmt w:val="decimal"/>
      <w:lvlText w:val="%1."/>
      <w:lvlJc w:val="left"/>
    </w:lvl>
  </w:abstractNum>
  <w:abstractNum w:abstractNumId="2" w15:restartNumberingAfterBreak="0">
    <w:nsid w:val="19C37E91"/>
    <w:multiLevelType w:val="multilevel"/>
    <w:tmpl w:val="A18057C4"/>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B734BF1"/>
    <w:multiLevelType w:val="singleLevel"/>
    <w:tmpl w:val="1B734BF1"/>
    <w:lvl w:ilvl="0">
      <w:start w:val="1"/>
      <w:numFmt w:val="decimal"/>
      <w:lvlText w:val="%1."/>
      <w:lvlJc w:val="left"/>
    </w:lvl>
  </w:abstractNum>
  <w:abstractNum w:abstractNumId="4"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6"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2DE03F5"/>
    <w:multiLevelType w:val="hybridMultilevel"/>
    <w:tmpl w:val="F92CD620"/>
    <w:lvl w:ilvl="0" w:tplc="CC741CE8">
      <w:start w:val="1"/>
      <w:numFmt w:val="bullet"/>
      <w:lvlText w:val="•"/>
      <w:lvlJc w:val="left"/>
      <w:pPr>
        <w:ind w:left="420" w:hanging="420"/>
      </w:pPr>
      <w:rPr>
        <w:rFonts w:ascii="Arial Unicode MS" w:eastAsia="Arial Unicode MS" w:hAnsi="Arial Unicode MS"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15:restartNumberingAfterBreak="0">
    <w:nsid w:val="73607D8D"/>
    <w:multiLevelType w:val="singleLevel"/>
    <w:tmpl w:val="1B734BF1"/>
    <w:lvl w:ilvl="0">
      <w:start w:val="1"/>
      <w:numFmt w:val="decimal"/>
      <w:lvlText w:val="%1."/>
      <w:lvlJc w:val="left"/>
    </w:lvl>
  </w:abstractNum>
  <w:abstractNum w:abstractNumId="16"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1"/>
  </w:num>
  <w:num w:numId="2">
    <w:abstractNumId w:val="17"/>
  </w:num>
  <w:num w:numId="3">
    <w:abstractNumId w:val="11"/>
  </w:num>
  <w:num w:numId="4">
    <w:abstractNumId w:val="11"/>
  </w:num>
  <w:num w:numId="5">
    <w:abstractNumId w:val="6"/>
  </w:num>
  <w:num w:numId="6">
    <w:abstractNumId w:val="12"/>
  </w:num>
  <w:num w:numId="7">
    <w:abstractNumId w:val="9"/>
  </w:num>
  <w:num w:numId="8">
    <w:abstractNumId w:val="0"/>
  </w:num>
  <w:num w:numId="9">
    <w:abstractNumId w:val="5"/>
  </w:num>
  <w:num w:numId="10">
    <w:abstractNumId w:val="13"/>
  </w:num>
  <w:num w:numId="11">
    <w:abstractNumId w:val="2"/>
  </w:num>
  <w:num w:numId="12">
    <w:abstractNumId w:val="2"/>
  </w:num>
  <w:num w:numId="13">
    <w:abstractNumId w:val="2"/>
  </w:num>
  <w:num w:numId="14">
    <w:abstractNumId w:val="2"/>
  </w:num>
  <w:num w:numId="15">
    <w:abstractNumId w:val="2"/>
  </w:num>
  <w:num w:numId="16">
    <w:abstractNumId w:val="7"/>
  </w:num>
  <w:num w:numId="17">
    <w:abstractNumId w:val="16"/>
  </w:num>
  <w:num w:numId="18">
    <w:abstractNumId w:val="4"/>
  </w:num>
  <w:num w:numId="19">
    <w:abstractNumId w:val="14"/>
  </w:num>
  <w:num w:numId="20">
    <w:abstractNumId w:val="10"/>
  </w:num>
  <w:num w:numId="21">
    <w:abstractNumId w:val="7"/>
  </w:num>
  <w:num w:numId="22">
    <w:abstractNumId w:val="7"/>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3"/>
  </w:num>
  <w:num w:numId="26">
    <w:abstractNumId w:val="15"/>
  </w:num>
  <w:num w:numId="27">
    <w:abstractNumId w:val="1"/>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om Southall">
    <w15:presenceInfo w15:providerId="Windows Live" w15:userId="d5c4e615c394a3a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10"/>
  <w:displayHorizont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7A45"/>
    <w:rsid w:val="00002906"/>
    <w:rsid w:val="00031A92"/>
    <w:rsid w:val="000348ED"/>
    <w:rsid w:val="00036801"/>
    <w:rsid w:val="00050DA7"/>
    <w:rsid w:val="000A5A01"/>
    <w:rsid w:val="000B5AE8"/>
    <w:rsid w:val="000F43E3"/>
    <w:rsid w:val="001000CF"/>
    <w:rsid w:val="00123016"/>
    <w:rsid w:val="00126C79"/>
    <w:rsid w:val="00135447"/>
    <w:rsid w:val="00152273"/>
    <w:rsid w:val="0016257F"/>
    <w:rsid w:val="001A654A"/>
    <w:rsid w:val="001C74CF"/>
    <w:rsid w:val="001E3313"/>
    <w:rsid w:val="002A753E"/>
    <w:rsid w:val="002B0236"/>
    <w:rsid w:val="002C060A"/>
    <w:rsid w:val="002C7644"/>
    <w:rsid w:val="002F6E94"/>
    <w:rsid w:val="002F73F4"/>
    <w:rsid w:val="003057AC"/>
    <w:rsid w:val="003438C6"/>
    <w:rsid w:val="00352A08"/>
    <w:rsid w:val="003556DA"/>
    <w:rsid w:val="00382FAA"/>
    <w:rsid w:val="00394297"/>
    <w:rsid w:val="003A774A"/>
    <w:rsid w:val="003D29A0"/>
    <w:rsid w:val="003D55DD"/>
    <w:rsid w:val="003E1831"/>
    <w:rsid w:val="00407BA5"/>
    <w:rsid w:val="00424954"/>
    <w:rsid w:val="004272A3"/>
    <w:rsid w:val="004671DC"/>
    <w:rsid w:val="004B30B8"/>
    <w:rsid w:val="004C1386"/>
    <w:rsid w:val="004C220D"/>
    <w:rsid w:val="004F6C55"/>
    <w:rsid w:val="005241F9"/>
    <w:rsid w:val="0055381E"/>
    <w:rsid w:val="005608BD"/>
    <w:rsid w:val="005D05AC"/>
    <w:rsid w:val="005F1965"/>
    <w:rsid w:val="00603FCC"/>
    <w:rsid w:val="00610B02"/>
    <w:rsid w:val="006308BF"/>
    <w:rsid w:val="00630F7F"/>
    <w:rsid w:val="00635E3F"/>
    <w:rsid w:val="0064435F"/>
    <w:rsid w:val="006670A7"/>
    <w:rsid w:val="006773DD"/>
    <w:rsid w:val="006A23D0"/>
    <w:rsid w:val="006C091C"/>
    <w:rsid w:val="006D470F"/>
    <w:rsid w:val="006F0422"/>
    <w:rsid w:val="007272A0"/>
    <w:rsid w:val="00727E88"/>
    <w:rsid w:val="007464E0"/>
    <w:rsid w:val="00775878"/>
    <w:rsid w:val="0080092C"/>
    <w:rsid w:val="00810302"/>
    <w:rsid w:val="00872453"/>
    <w:rsid w:val="00894830"/>
    <w:rsid w:val="008A68D6"/>
    <w:rsid w:val="008E1D32"/>
    <w:rsid w:val="008E7A45"/>
    <w:rsid w:val="008F13DD"/>
    <w:rsid w:val="008F4DC3"/>
    <w:rsid w:val="00902AA4"/>
    <w:rsid w:val="00906239"/>
    <w:rsid w:val="0091293C"/>
    <w:rsid w:val="0095248B"/>
    <w:rsid w:val="00952DB1"/>
    <w:rsid w:val="00980E82"/>
    <w:rsid w:val="009B7309"/>
    <w:rsid w:val="009F3B6C"/>
    <w:rsid w:val="009F5C36"/>
    <w:rsid w:val="00A160A0"/>
    <w:rsid w:val="00A27F12"/>
    <w:rsid w:val="00A30579"/>
    <w:rsid w:val="00A33D9B"/>
    <w:rsid w:val="00A529B5"/>
    <w:rsid w:val="00A60A29"/>
    <w:rsid w:val="00A6332B"/>
    <w:rsid w:val="00A70C91"/>
    <w:rsid w:val="00A75CF3"/>
    <w:rsid w:val="00A81368"/>
    <w:rsid w:val="00AA2626"/>
    <w:rsid w:val="00AA76C0"/>
    <w:rsid w:val="00AC0E57"/>
    <w:rsid w:val="00AD12ED"/>
    <w:rsid w:val="00AE7700"/>
    <w:rsid w:val="00B077EC"/>
    <w:rsid w:val="00B14FC7"/>
    <w:rsid w:val="00B15B24"/>
    <w:rsid w:val="00B16D7F"/>
    <w:rsid w:val="00B215A0"/>
    <w:rsid w:val="00B30E2B"/>
    <w:rsid w:val="00B35204"/>
    <w:rsid w:val="00B41EA4"/>
    <w:rsid w:val="00B428DA"/>
    <w:rsid w:val="00B8247E"/>
    <w:rsid w:val="00B8368F"/>
    <w:rsid w:val="00B91A0D"/>
    <w:rsid w:val="00BA0A0A"/>
    <w:rsid w:val="00BA7D08"/>
    <w:rsid w:val="00BB7218"/>
    <w:rsid w:val="00BE56DF"/>
    <w:rsid w:val="00C265EE"/>
    <w:rsid w:val="00C40A20"/>
    <w:rsid w:val="00C511FD"/>
    <w:rsid w:val="00C94207"/>
    <w:rsid w:val="00CA04AF"/>
    <w:rsid w:val="00CE0CE6"/>
    <w:rsid w:val="00D05607"/>
    <w:rsid w:val="00D14ECD"/>
    <w:rsid w:val="00D24944"/>
    <w:rsid w:val="00D64179"/>
    <w:rsid w:val="00D65BED"/>
    <w:rsid w:val="00DF5605"/>
    <w:rsid w:val="00DF6AD0"/>
    <w:rsid w:val="00E2082F"/>
    <w:rsid w:val="00E719F6"/>
    <w:rsid w:val="00E729A7"/>
    <w:rsid w:val="00E76666"/>
    <w:rsid w:val="00E81329"/>
    <w:rsid w:val="00E869F9"/>
    <w:rsid w:val="00E93C9B"/>
    <w:rsid w:val="00EA5728"/>
    <w:rsid w:val="00EC130A"/>
    <w:rsid w:val="00EE3F2F"/>
    <w:rsid w:val="00F31E26"/>
    <w:rsid w:val="00F73F78"/>
    <w:rsid w:val="00F942B1"/>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522FC43D"/>
  <w15:docId w15:val="{ED4DCD37-755B-4E74-9F43-5035824F3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left" w:pos="567"/>
      </w:tabs>
      <w:spacing w:before="240" w:after="240"/>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jc w:val="both"/>
      <w:outlineLvl w:val="1"/>
    </w:pPr>
  </w:style>
  <w:style w:type="paragraph" w:styleId="Heading3">
    <w:name w:val="heading 3"/>
    <w:basedOn w:val="Normal"/>
    <w:next w:val="Normal"/>
    <w:autoRedefine/>
    <w:qFormat/>
    <w:rsid w:val="00135447"/>
    <w:pPr>
      <w:keepNext/>
      <w:numPr>
        <w:ilvl w:val="2"/>
        <w:numId w:val="15"/>
      </w:numPr>
      <w:spacing w:before="120" w:after="120"/>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left" w:pos="1134"/>
      </w:tabs>
      <w:spacing w:before="120" w:after="120"/>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uiPriority w:val="99"/>
    <w:rsid w:val="005D05AC"/>
    <w:rPr>
      <w:rFonts w:ascii="Arial" w:eastAsia="MS Mincho" w:hAnsi="Arial" w:cs="Arial"/>
      <w:sz w:val="22"/>
      <w:szCs w:val="24"/>
      <w:lang w:val="fr-FR" w:eastAsia="ja-JP"/>
    </w:rPr>
  </w:style>
  <w:style w:type="paragraph" w:styleId="Header">
    <w:name w:val="header"/>
    <w:basedOn w:val="Normal"/>
    <w:link w:val="HeaderChar"/>
    <w:uiPriority w:val="99"/>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uiPriority w:val="99"/>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uiPriority w:val="99"/>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customStyle="1" w:styleId="References">
    <w:name w:val="References"/>
    <w:basedOn w:val="Normal"/>
    <w:qFormat/>
    <w:rsid w:val="007272A0"/>
    <w:pPr>
      <w:tabs>
        <w:tab w:val="clear" w:pos="851"/>
        <w:tab w:val="left" w:pos="567"/>
      </w:tabs>
      <w:spacing w:after="120"/>
    </w:pPr>
    <w:rPr>
      <w:rFonts w:ascii="Arial" w:eastAsia="SimSun" w:hAnsi="Arial" w:cs="Calibri"/>
      <w:lang w:eastAsia="en-GB"/>
    </w:rPr>
  </w:style>
  <w:style w:type="paragraph" w:styleId="BalloonText">
    <w:name w:val="Balloon Text"/>
    <w:basedOn w:val="Normal"/>
    <w:link w:val="BalloonTextChar"/>
    <w:semiHidden/>
    <w:unhideWhenUsed/>
    <w:rsid w:val="006F0422"/>
    <w:rPr>
      <w:rFonts w:ascii="Segoe UI" w:hAnsi="Segoe UI" w:cs="Segoe UI"/>
      <w:sz w:val="18"/>
      <w:szCs w:val="18"/>
    </w:rPr>
  </w:style>
  <w:style w:type="character" w:customStyle="1" w:styleId="BalloonTextChar">
    <w:name w:val="Balloon Text Char"/>
    <w:basedOn w:val="DefaultParagraphFont"/>
    <w:link w:val="BalloonText"/>
    <w:semiHidden/>
    <w:rsid w:val="006F0422"/>
    <w:rPr>
      <w:rFonts w:ascii="Segoe UI" w:hAnsi="Segoe UI" w:cs="Segoe UI"/>
      <w:sz w:val="18"/>
      <w:szCs w:val="18"/>
      <w:lang w:val="en-GB" w:eastAsia="en-US"/>
    </w:rPr>
  </w:style>
  <w:style w:type="character" w:customStyle="1" w:styleId="document-title">
    <w:name w:val="document-title"/>
    <w:basedOn w:val="DefaultParagraphFont"/>
    <w:rsid w:val="002F73F4"/>
  </w:style>
  <w:style w:type="character" w:styleId="CommentReference">
    <w:name w:val="annotation reference"/>
    <w:basedOn w:val="DefaultParagraphFont"/>
    <w:semiHidden/>
    <w:unhideWhenUsed/>
    <w:rsid w:val="00CE0CE6"/>
    <w:rPr>
      <w:sz w:val="16"/>
      <w:szCs w:val="16"/>
    </w:rPr>
  </w:style>
  <w:style w:type="paragraph" w:styleId="CommentText">
    <w:name w:val="annotation text"/>
    <w:basedOn w:val="Normal"/>
    <w:link w:val="CommentTextChar"/>
    <w:semiHidden/>
    <w:unhideWhenUsed/>
    <w:rsid w:val="00CE0CE6"/>
    <w:rPr>
      <w:sz w:val="20"/>
    </w:rPr>
  </w:style>
  <w:style w:type="character" w:customStyle="1" w:styleId="CommentTextChar">
    <w:name w:val="Comment Text Char"/>
    <w:basedOn w:val="DefaultParagraphFont"/>
    <w:link w:val="CommentText"/>
    <w:semiHidden/>
    <w:rsid w:val="00CE0CE6"/>
    <w:rPr>
      <w:rFonts w:ascii="Calibri" w:hAnsi="Calibri"/>
      <w:lang w:val="en-GB" w:eastAsia="en-US"/>
    </w:rPr>
  </w:style>
  <w:style w:type="paragraph" w:styleId="CommentSubject">
    <w:name w:val="annotation subject"/>
    <w:basedOn w:val="CommentText"/>
    <w:next w:val="CommentText"/>
    <w:link w:val="CommentSubjectChar"/>
    <w:semiHidden/>
    <w:unhideWhenUsed/>
    <w:rsid w:val="00CE0CE6"/>
    <w:rPr>
      <w:b/>
      <w:bCs/>
    </w:rPr>
  </w:style>
  <w:style w:type="character" w:customStyle="1" w:styleId="CommentSubjectChar">
    <w:name w:val="Comment Subject Char"/>
    <w:basedOn w:val="CommentTextChar"/>
    <w:link w:val="CommentSubject"/>
    <w:semiHidden/>
    <w:rsid w:val="00CE0CE6"/>
    <w:rPr>
      <w:rFonts w:ascii="Calibri" w:hAnsi="Calibri"/>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857778">
      <w:bodyDiv w:val="1"/>
      <w:marLeft w:val="0"/>
      <w:marRight w:val="0"/>
      <w:marTop w:val="0"/>
      <w:marBottom w:val="0"/>
      <w:divBdr>
        <w:top w:val="none" w:sz="0" w:space="0" w:color="auto"/>
        <w:left w:val="none" w:sz="0" w:space="0" w:color="auto"/>
        <w:bottom w:val="none" w:sz="0" w:space="0" w:color="auto"/>
        <w:right w:val="none" w:sz="0" w:space="0" w:color="auto"/>
      </w:divBdr>
      <w:divsChild>
        <w:div w:id="378211118">
          <w:marLeft w:val="0"/>
          <w:marRight w:val="0"/>
          <w:marTop w:val="0"/>
          <w:marBottom w:val="0"/>
          <w:divBdr>
            <w:top w:val="none" w:sz="0" w:space="0" w:color="auto"/>
            <w:left w:val="none" w:sz="0" w:space="0" w:color="auto"/>
            <w:bottom w:val="none" w:sz="0" w:space="0" w:color="auto"/>
            <w:right w:val="none" w:sz="0" w:space="0" w:color="auto"/>
          </w:divBdr>
          <w:divsChild>
            <w:div w:id="306975379">
              <w:marLeft w:val="0"/>
              <w:marRight w:val="0"/>
              <w:marTop w:val="0"/>
              <w:marBottom w:val="0"/>
              <w:divBdr>
                <w:top w:val="none" w:sz="0" w:space="0" w:color="auto"/>
                <w:left w:val="none" w:sz="0" w:space="0" w:color="auto"/>
                <w:bottom w:val="none" w:sz="0" w:space="0" w:color="auto"/>
                <w:right w:val="none" w:sz="0" w:space="0" w:color="auto"/>
              </w:divBdr>
            </w:div>
          </w:divsChild>
        </w:div>
        <w:div w:id="1973747982">
          <w:marLeft w:val="0"/>
          <w:marRight w:val="0"/>
          <w:marTop w:val="0"/>
          <w:marBottom w:val="0"/>
          <w:divBdr>
            <w:top w:val="none" w:sz="0" w:space="0" w:color="auto"/>
            <w:left w:val="none" w:sz="0" w:space="0" w:color="auto"/>
            <w:bottom w:val="none" w:sz="0" w:space="0" w:color="auto"/>
            <w:right w:val="none" w:sz="0" w:space="0" w:color="auto"/>
          </w:divBdr>
        </w:div>
        <w:div w:id="1967394734">
          <w:marLeft w:val="0"/>
          <w:marRight w:val="0"/>
          <w:marTop w:val="0"/>
          <w:marBottom w:val="0"/>
          <w:divBdr>
            <w:top w:val="none" w:sz="0" w:space="0" w:color="auto"/>
            <w:left w:val="none" w:sz="0" w:space="0" w:color="auto"/>
            <w:bottom w:val="none" w:sz="0" w:space="0" w:color="auto"/>
            <w:right w:val="none" w:sz="0" w:space="0" w:color="auto"/>
          </w:divBdr>
        </w:div>
      </w:divsChild>
    </w:div>
    <w:div w:id="771171397">
      <w:bodyDiv w:val="1"/>
      <w:marLeft w:val="0"/>
      <w:marRight w:val="0"/>
      <w:marTop w:val="0"/>
      <w:marBottom w:val="0"/>
      <w:divBdr>
        <w:top w:val="none" w:sz="0" w:space="0" w:color="auto"/>
        <w:left w:val="none" w:sz="0" w:space="0" w:color="auto"/>
        <w:bottom w:val="none" w:sz="0" w:space="0" w:color="auto"/>
        <w:right w:val="none" w:sz="0" w:space="0" w:color="auto"/>
      </w:divBdr>
      <w:divsChild>
        <w:div w:id="324745950">
          <w:marLeft w:val="0"/>
          <w:marRight w:val="0"/>
          <w:marTop w:val="0"/>
          <w:marBottom w:val="0"/>
          <w:divBdr>
            <w:top w:val="none" w:sz="0" w:space="0" w:color="auto"/>
            <w:left w:val="none" w:sz="0" w:space="0" w:color="auto"/>
            <w:bottom w:val="none" w:sz="0" w:space="0" w:color="auto"/>
            <w:right w:val="none" w:sz="0" w:space="0" w:color="auto"/>
          </w:divBdr>
          <w:divsChild>
            <w:div w:id="788159465">
              <w:marLeft w:val="0"/>
              <w:marRight w:val="0"/>
              <w:marTop w:val="0"/>
              <w:marBottom w:val="0"/>
              <w:divBdr>
                <w:top w:val="none" w:sz="0" w:space="0" w:color="auto"/>
                <w:left w:val="none" w:sz="0" w:space="0" w:color="auto"/>
                <w:bottom w:val="none" w:sz="0" w:space="0" w:color="auto"/>
                <w:right w:val="none" w:sz="0" w:space="0" w:color="auto"/>
              </w:divBdr>
            </w:div>
          </w:divsChild>
        </w:div>
        <w:div w:id="1602033741">
          <w:marLeft w:val="0"/>
          <w:marRight w:val="0"/>
          <w:marTop w:val="0"/>
          <w:marBottom w:val="0"/>
          <w:divBdr>
            <w:top w:val="none" w:sz="0" w:space="0" w:color="auto"/>
            <w:left w:val="none" w:sz="0" w:space="0" w:color="auto"/>
            <w:bottom w:val="none" w:sz="0" w:space="0" w:color="auto"/>
            <w:right w:val="none" w:sz="0" w:space="0" w:color="auto"/>
          </w:divBdr>
        </w:div>
        <w:div w:id="1561135022">
          <w:marLeft w:val="0"/>
          <w:marRight w:val="0"/>
          <w:marTop w:val="0"/>
          <w:marBottom w:val="0"/>
          <w:divBdr>
            <w:top w:val="none" w:sz="0" w:space="0" w:color="auto"/>
            <w:left w:val="none" w:sz="0" w:space="0" w:color="auto"/>
            <w:bottom w:val="none" w:sz="0" w:space="0" w:color="auto"/>
            <w:right w:val="none" w:sz="0" w:space="0" w:color="auto"/>
          </w:divBdr>
        </w:div>
      </w:divsChild>
    </w:div>
    <w:div w:id="1055617974">
      <w:bodyDiv w:val="1"/>
      <w:marLeft w:val="0"/>
      <w:marRight w:val="0"/>
      <w:marTop w:val="0"/>
      <w:marBottom w:val="0"/>
      <w:divBdr>
        <w:top w:val="none" w:sz="0" w:space="0" w:color="auto"/>
        <w:left w:val="none" w:sz="0" w:space="0" w:color="auto"/>
        <w:bottom w:val="none" w:sz="0" w:space="0" w:color="auto"/>
        <w:right w:val="none" w:sz="0" w:space="0" w:color="auto"/>
      </w:divBdr>
    </w:div>
    <w:div w:id="1616906940">
      <w:bodyDiv w:val="1"/>
      <w:marLeft w:val="0"/>
      <w:marRight w:val="0"/>
      <w:marTop w:val="0"/>
      <w:marBottom w:val="0"/>
      <w:divBdr>
        <w:top w:val="none" w:sz="0" w:space="0" w:color="auto"/>
        <w:left w:val="none" w:sz="0" w:space="0" w:color="auto"/>
        <w:bottom w:val="none" w:sz="0" w:space="0" w:color="auto"/>
        <w:right w:val="none" w:sz="0" w:space="0" w:color="auto"/>
      </w:divBdr>
    </w:div>
    <w:div w:id="1686252992">
      <w:bodyDiv w:val="1"/>
      <w:marLeft w:val="0"/>
      <w:marRight w:val="0"/>
      <w:marTop w:val="0"/>
      <w:marBottom w:val="0"/>
      <w:divBdr>
        <w:top w:val="none" w:sz="0" w:space="0" w:color="auto"/>
        <w:left w:val="none" w:sz="0" w:space="0" w:color="auto"/>
        <w:bottom w:val="none" w:sz="0" w:space="0" w:color="auto"/>
        <w:right w:val="none" w:sz="0" w:space="0" w:color="auto"/>
      </w:divBdr>
    </w:div>
    <w:div w:id="1892617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0CE8D01-558F-4F71-8530-B9D48EAF58BE}"/>
</file>

<file path=customXml/itemProps2.xml><?xml version="1.0" encoding="utf-8"?>
<ds:datastoreItem xmlns:ds="http://schemas.openxmlformats.org/officeDocument/2006/customXml" ds:itemID="{134BB8F3-9FFB-400B-804C-12FF90F33CD1}"/>
</file>

<file path=customXml/itemProps3.xml><?xml version="1.0" encoding="utf-8"?>
<ds:datastoreItem xmlns:ds="http://schemas.openxmlformats.org/officeDocument/2006/customXml" ds:itemID="{023350A9-0F88-4773-9F8E-74A3A5C607DF}"/>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1</Pages>
  <Words>258</Words>
  <Characters>1476</Characters>
  <Application>Microsoft Office Word</Application>
  <DocSecurity>0</DocSecurity>
  <Lines>12</Lines>
  <Paragraphs>3</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Tom Southall</cp:lastModifiedBy>
  <cp:revision>4</cp:revision>
  <cp:lastPrinted>2006-10-19T11:49:00Z</cp:lastPrinted>
  <dcterms:created xsi:type="dcterms:W3CDTF">2020-03-13T12:28:00Z</dcterms:created>
  <dcterms:modified xsi:type="dcterms:W3CDTF">2020-03-13T12:30:00Z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